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2D" w:rsidRPr="00CA602D" w:rsidRDefault="00CA602D" w:rsidP="00CA602D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b/>
          <w:color w:val="222222"/>
          <w:sz w:val="40"/>
          <w:szCs w:val="40"/>
        </w:rPr>
      </w:pPr>
      <w:r w:rsidRPr="00CA602D">
        <w:rPr>
          <w:b/>
          <w:color w:val="222222"/>
          <w:sz w:val="40"/>
          <w:szCs w:val="40"/>
        </w:rPr>
        <w:t>ВАЖНО!</w:t>
      </w:r>
    </w:p>
    <w:p w:rsidR="0055405F" w:rsidRPr="0055405F" w:rsidRDefault="0055405F" w:rsidP="0055405F">
      <w:pPr>
        <w:rPr>
          <w:rFonts w:ascii="Times New Roman" w:hAnsi="Times New Roman" w:cs="Times New Roman"/>
          <w:sz w:val="28"/>
          <w:szCs w:val="28"/>
        </w:rPr>
      </w:pPr>
      <w:r w:rsidRPr="0055405F">
        <w:rPr>
          <w:rFonts w:ascii="Times New Roman" w:hAnsi="Times New Roman" w:cs="Times New Roman"/>
          <w:sz w:val="28"/>
          <w:szCs w:val="28"/>
        </w:rPr>
        <w:t>Владельцы ЛПХ и КФХ нередко отмечают, что их корова, особенно после отела, начинает быстро худеть. При этом у коровы происходит периодическая потеря аппетита. Некоторые коровы, не смотря на сохраняющийся аппетит, начинают терять живую массу тела, снижают молочную продуктивность. Причин, почему корова вдруг начала худеть и снижать надой молока большое количество. Это может быть вследствие заболевания органов пищеварения, нарушения обмена веществ, поражение коровы паразитарными и инфекционными заболеваниями и так далее.</w:t>
      </w:r>
    </w:p>
    <w:p w:rsidR="0055405F" w:rsidRPr="0055405F" w:rsidRDefault="0055405F" w:rsidP="0055405F">
      <w:pPr>
        <w:shd w:val="clear" w:color="auto" w:fill="FBFBFB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Причины, почему корова плохо ест и худеет.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Дефицит кальция в организме или </w:t>
      </w:r>
      <w:proofErr w:type="spellStart"/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кетоз</w:t>
      </w:r>
      <w:proofErr w:type="spellEnd"/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первой причиной плохого аппетита у коровы. Такое случается после рождения теленка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Нарушение обмена веществ в организме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Интоксикация организма несвежими кормами или химическими веществами также приводит к ухудшению аппетита у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Антисанитарные условия содержания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некачественных кормов или резкое изменение их рациона питания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Бактериальные, паразитарные или вирусные заболевания приводят к ухудшению аппетита у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Дородовый или послеродовой парез у коров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Попадание посторонних предметов в желудочно-кишечный тракт</w:t>
      </w:r>
    </w:p>
    <w:p w:rsidR="0055405F" w:rsidRP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Несоблюдение правил кормления или нарушения режима</w:t>
      </w:r>
    </w:p>
    <w:p w:rsidR="0055405F" w:rsidRDefault="0055405F" w:rsidP="0055405F">
      <w:pPr>
        <w:pStyle w:val="a4"/>
        <w:numPr>
          <w:ilvl w:val="0"/>
          <w:numId w:val="1"/>
        </w:numPr>
        <w:shd w:val="clear" w:color="auto" w:fill="FBFBFB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Наличие паразитов в организме</w:t>
      </w:r>
    </w:p>
    <w:p w:rsidR="0055405F" w:rsidRDefault="0055405F" w:rsidP="0055405F">
      <w:pPr>
        <w:shd w:val="clear" w:color="auto" w:fill="FBFBFB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Профилактика и меры.</w:t>
      </w:r>
    </w:p>
    <w:p w:rsidR="00EA165D" w:rsidRPr="00EA165D" w:rsidRDefault="0055405F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Потеря аппетита и отказ от воды может быть одним из симптомов </w:t>
      </w:r>
      <w:proofErr w:type="spellStart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кетоза</w:t>
      </w:r>
      <w:proofErr w:type="spellEnd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 организме</w:t>
      </w:r>
      <w:r w:rsidR="00EA165D"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произошло снижение глюкозы. Если симптомы только начали проявляться. То </w:t>
      </w:r>
      <w:proofErr w:type="spellStart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кетоз</w:t>
      </w:r>
      <w:proofErr w:type="spellEnd"/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лечат с помощью коррекции питания. Животному дают сахарную свеклу, морковь, сенаж. Уменьшают количество концентратов. Корове обязательно дают сено. В качестве питья она пьет подслащенную воду. На форумах советуют предложить корове пожевать </w:t>
      </w: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чай, 5-6 пакетиков. Чай заваривают для питья, добавляют в него сахар. Если животное отказывается от предложенного корма, не пьет воду и чай, то необходимо приступить к комплексному лечению.</w:t>
      </w:r>
    </w:p>
    <w:p w:rsidR="0055405F" w:rsidRPr="0055405F" w:rsidRDefault="00EA165D" w:rsidP="003A70EC">
      <w:pPr>
        <w:pStyle w:val="a4"/>
        <w:numPr>
          <w:ilvl w:val="0"/>
          <w:numId w:val="2"/>
        </w:numPr>
        <w:shd w:val="clear" w:color="auto" w:fill="FFFFFF"/>
        <w:spacing w:before="168" w:after="168" w:line="36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1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5405F"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55405F"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Тетравит</w:t>
      </w:r>
      <w:proofErr w:type="spellEnd"/>
      <w:r w:rsidR="0055405F"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 — внутримышечно 15 мл.</w:t>
      </w:r>
    </w:p>
    <w:p w:rsidR="0055405F" w:rsidRDefault="0055405F" w:rsidP="003A70EC">
      <w:pPr>
        <w:numPr>
          <w:ilvl w:val="0"/>
          <w:numId w:val="2"/>
        </w:numPr>
        <w:shd w:val="clear" w:color="auto" w:fill="FFFFFF"/>
        <w:spacing w:before="168" w:after="168" w:line="36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40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Внутривенно вводят глюкозу 500 мл раствор 30%.</w:t>
      </w:r>
    </w:p>
    <w:p w:rsidR="00EA165D" w:rsidRDefault="00EA165D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Витаминно-минеральный комплекс.</w:t>
      </w:r>
    </w:p>
    <w:p w:rsidR="00EA165D" w:rsidRPr="003A70EC" w:rsidRDefault="00EA165D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Животные должны получать в пищу только </w:t>
      </w:r>
      <w:hyperlink r:id="rId7" w:history="1">
        <w:r w:rsidRPr="003A70E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качественные корма</w:t>
        </w:r>
      </w:hyperlink>
      <w:r w:rsidRPr="003A70EC">
        <w:rPr>
          <w:rFonts w:ascii="Open Sans" w:hAnsi="Open Sans"/>
          <w:sz w:val="21"/>
          <w:szCs w:val="21"/>
          <w:shd w:val="clear" w:color="auto" w:fill="F3F3F3"/>
        </w:rPr>
        <w:t> </w:t>
      </w:r>
      <w:bookmarkStart w:id="0" w:name="_GoBack"/>
      <w:bookmarkEnd w:id="0"/>
    </w:p>
    <w:p w:rsidR="00D44C1D" w:rsidRPr="003A70EC" w:rsidRDefault="00D44C1D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Кроме того, фермерам необходимо тщательно следить за условиями хранения кормов. В первую очередь, это касается сена, в котором при неправильном хранении появляется плесень, опасная для коров. Если животное получает в пищу картофель, его необходимо сложить в темном месте, чтобы в клубнях не накапливался токсин соланин.</w:t>
      </w:r>
      <w:r w:rsidRPr="003A70EC">
        <w:rPr>
          <w:rFonts w:ascii="Open Sans" w:hAnsi="Open Sans"/>
          <w:color w:val="292A28"/>
          <w:sz w:val="21"/>
          <w:szCs w:val="21"/>
          <w:shd w:val="clear" w:color="auto" w:fill="F3F3F3"/>
        </w:rPr>
        <w:t xml:space="preserve"> </w:t>
      </w: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Еще один профилактический шаг – следить за качеством воды в водоемах, из которых пьют коровы</w:t>
      </w: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.</w:t>
      </w:r>
    </w:p>
    <w:p w:rsidR="00433F7F" w:rsidRPr="003A70EC" w:rsidRDefault="00433F7F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Профилактические вакцинации против инфекционных заболеваний.</w:t>
      </w:r>
    </w:p>
    <w:p w:rsidR="00433F7F" w:rsidRPr="003A70EC" w:rsidRDefault="00433F7F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0EC">
        <w:rPr>
          <w:rFonts w:ascii="Times New Roman" w:hAnsi="Times New Roman" w:cs="Times New Roman"/>
          <w:color w:val="292A28"/>
          <w:sz w:val="28"/>
          <w:szCs w:val="28"/>
          <w:shd w:val="clear" w:color="auto" w:fill="F3F3F3"/>
        </w:rPr>
        <w:t>Профилактические вакцинации против паразитарных заболеваний (весна, осень).</w:t>
      </w:r>
    </w:p>
    <w:p w:rsidR="00D44C1D" w:rsidRPr="00F777B9" w:rsidRDefault="00F777B9" w:rsidP="003A70EC">
      <w:pPr>
        <w:pStyle w:val="a4"/>
        <w:numPr>
          <w:ilvl w:val="0"/>
          <w:numId w:val="4"/>
        </w:numPr>
        <w:shd w:val="clear" w:color="auto" w:fill="FFFFFF"/>
        <w:spacing w:before="168" w:after="168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7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и для людей, для животных должно быть определено точное время приема корма. Это связано с тем, что не вовремя произведенное кормление неблагоприятно отражается на деятельности пищеварительных желез, переваривании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усвоении питательных веществ. А также водопой должен быть не реже 1-2 раз в день в волю.</w:t>
      </w:r>
      <w:r w:rsidRPr="00F77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5405F" w:rsidRPr="00F777B9" w:rsidRDefault="0055405F" w:rsidP="003A70EC">
      <w:pPr>
        <w:shd w:val="clear" w:color="auto" w:fill="FBFBFB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550C7" w:rsidRPr="00D44C1D" w:rsidRDefault="00C550C7" w:rsidP="003A70EC">
      <w:pPr>
        <w:pStyle w:val="a3"/>
        <w:shd w:val="clear" w:color="auto" w:fill="FEFEFE"/>
        <w:spacing w:before="300" w:beforeAutospacing="0" w:after="300" w:afterAutospacing="0" w:line="360" w:lineRule="auto"/>
        <w:ind w:left="300" w:right="900"/>
        <w:jc w:val="both"/>
        <w:rPr>
          <w:color w:val="222222"/>
          <w:sz w:val="28"/>
          <w:szCs w:val="28"/>
        </w:rPr>
      </w:pPr>
    </w:p>
    <w:sectPr w:rsidR="00C550C7" w:rsidRPr="00D44C1D" w:rsidSect="00F777B9">
      <w:pgSz w:w="11906" w:h="16838"/>
      <w:pgMar w:top="426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0F8"/>
    <w:multiLevelType w:val="hybridMultilevel"/>
    <w:tmpl w:val="5962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07118"/>
    <w:multiLevelType w:val="multilevel"/>
    <w:tmpl w:val="ECB4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0B2455"/>
    <w:multiLevelType w:val="hybridMultilevel"/>
    <w:tmpl w:val="28AEF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8F73CE"/>
    <w:multiLevelType w:val="hybridMultilevel"/>
    <w:tmpl w:val="9D787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D3A"/>
    <w:rsid w:val="001F50A4"/>
    <w:rsid w:val="00270D3A"/>
    <w:rsid w:val="003A70EC"/>
    <w:rsid w:val="00433F7F"/>
    <w:rsid w:val="0055405F"/>
    <w:rsid w:val="00C550C7"/>
    <w:rsid w:val="00CA602D"/>
    <w:rsid w:val="00D44C1D"/>
    <w:rsid w:val="00EA165D"/>
    <w:rsid w:val="00EE0C51"/>
    <w:rsid w:val="00F777B9"/>
    <w:rsid w:val="00FE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405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A16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405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A1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738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2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25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6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0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5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59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4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1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6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grovitex.ru/kombikorm-dlya-kor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D08B5-1650-44A2-9070-6D996CF1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Bairma Bairma</dc:creator>
  <cp:lastModifiedBy>Bairma Bairma</cp:lastModifiedBy>
  <cp:revision>2</cp:revision>
  <dcterms:created xsi:type="dcterms:W3CDTF">2022-02-01T06:29:00Z</dcterms:created>
  <dcterms:modified xsi:type="dcterms:W3CDTF">2022-02-01T06:29:00Z</dcterms:modified>
</cp:coreProperties>
</file>